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C00" w:rsidRDefault="002E5687">
      <w:r>
        <w:t>Visual Ranking and 21</w:t>
      </w:r>
      <w:r w:rsidRPr="002E5687">
        <w:rPr>
          <w:vertAlign w:val="superscript"/>
        </w:rPr>
        <w:t>st</w:t>
      </w:r>
      <w:r>
        <w:t xml:space="preserve"> Century Skills</w:t>
      </w:r>
    </w:p>
    <w:p w:rsidR="002E5687" w:rsidRDefault="002E5687">
      <w:r>
        <w:t>Adam Karnes</w:t>
      </w:r>
    </w:p>
    <w:p w:rsidR="002E5687" w:rsidRDefault="002E5687">
      <w:r>
        <w:t>CI 513: Instruction and Technology</w:t>
      </w:r>
    </w:p>
    <w:p w:rsidR="002E5687" w:rsidRDefault="002E5687">
      <w:r>
        <w:t>Gayle Thieman</w:t>
      </w:r>
    </w:p>
    <w:p w:rsidR="002E5687" w:rsidRDefault="002E5687">
      <w:r>
        <w:t>7/21/11</w:t>
      </w:r>
    </w:p>
    <w:p w:rsidR="002E5687" w:rsidRDefault="002E5687"/>
    <w:p w:rsidR="002E5687" w:rsidRDefault="002E5687" w:rsidP="002E5687">
      <w:pPr>
        <w:pStyle w:val="ListParagraph"/>
        <w:numPr>
          <w:ilvl w:val="0"/>
          <w:numId w:val="1"/>
          <w:numberingChange w:id="0" w:author="Gayle Thieman" w:date="2011-07-25T21:23:00Z" w:original="%1:1:0:."/>
        </w:numPr>
      </w:pPr>
      <w:r>
        <w:t>The visual ranking tool encourages students to think critically about complex nuances in the development of life skills. The student must exercise their ability to extrapolate more elaborate ideas by building on simpler ideas.</w:t>
      </w:r>
      <w:ins w:id="1" w:author="Gayle Thieman" w:date="2011-07-25T21:23:00Z">
        <w:r w:rsidR="00ED579A">
          <w:t xml:space="preserve">  This answer needs further development.</w:t>
        </w:r>
      </w:ins>
    </w:p>
    <w:p w:rsidR="002E5687" w:rsidRDefault="002E5687" w:rsidP="002E5687">
      <w:pPr>
        <w:pStyle w:val="ListParagraph"/>
        <w:numPr>
          <w:ilvl w:val="0"/>
          <w:numId w:val="1"/>
          <w:numberingChange w:id="2" w:author="Gayle Thieman" w:date="2011-07-25T21:23:00Z" w:original="%1:2:0:."/>
        </w:numPr>
      </w:pPr>
      <w:r>
        <w:t>The teacher must set up the teams for the ranking exercise, complete with names and passwords. Then the teacher needs to explain how the exercise works, oversee the process of teams engaging in the exercise, and be available for questions. Meanwhile, the teacher can review the progress teams are making on a different computer and type comments about the choices teams have made.</w:t>
      </w:r>
    </w:p>
    <w:p w:rsidR="002E5687" w:rsidRDefault="002E5687" w:rsidP="002E5687">
      <w:pPr>
        <w:pStyle w:val="ListParagraph"/>
        <w:numPr>
          <w:ilvl w:val="0"/>
          <w:numId w:val="1"/>
          <w:numberingChange w:id="3" w:author="Gayle Thieman" w:date="2011-07-25T21:23:00Z" w:original="%1:3:0:."/>
        </w:numPr>
      </w:pPr>
      <w:r>
        <w:t xml:space="preserve">I feel inspired by the sample units and projects to make use of the ranking tool in a class of my own. I would use a similar approach to that of the sample project about </w:t>
      </w:r>
      <w:r>
        <w:rPr>
          <w:i/>
        </w:rPr>
        <w:t>Charlotte’s Web</w:t>
      </w:r>
      <w:r>
        <w:t>. Such and exercise would facilitate my goal</w:t>
      </w:r>
      <w:r w:rsidR="00143F54">
        <w:t>s</w:t>
      </w:r>
      <w:r>
        <w:t xml:space="preserve"> to engage students, </w:t>
      </w:r>
      <w:r w:rsidR="00143F54">
        <w:t>encourage student interaction, and help students to think critically about a unit of literature in a high school literature class.</w:t>
      </w:r>
      <w:ins w:id="4" w:author="Gayle Thieman" w:date="2011-07-25T21:23:00Z">
        <w:r w:rsidR="00ED579A">
          <w:t xml:space="preserve">  Be specific.  What novel would you use? </w:t>
        </w:r>
        <w:r w:rsidR="00F60106">
          <w:t xml:space="preserve"> What items would students rank?</w:t>
        </w:r>
        <w:r w:rsidR="00ED579A">
          <w:t>.</w:t>
        </w:r>
      </w:ins>
    </w:p>
    <w:p w:rsidR="00ED579A" w:rsidRDefault="00ED579A" w:rsidP="00ED579A">
      <w:pPr>
        <w:numPr>
          <w:ins w:id="5" w:author="Gayle Thieman" w:date="2011-07-25T21:23:00Z"/>
        </w:numPr>
        <w:rPr>
          <w:ins w:id="6" w:author="Gayle Thieman" w:date="2011-07-25T21:23:00Z"/>
        </w:rPr>
        <w:pPrChange w:id="7" w:author="Gayle Thieman" w:date="2011-07-25T21:23:00Z">
          <w:pPr>
            <w:pStyle w:val="ListParagraph"/>
            <w:numPr>
              <w:numId w:val="1"/>
            </w:numPr>
            <w:ind w:left="1080" w:hanging="360"/>
          </w:pPr>
        </w:pPrChange>
      </w:pPr>
      <w:ins w:id="8" w:author="Gayle Thieman" w:date="2011-07-25T21:23:00Z">
        <w:r>
          <w:t>Adam I would like you to provide more detailed answers.</w:t>
        </w:r>
      </w:ins>
      <w:ins w:id="9" w:author="Gayle Thieman" w:date="2011-07-25T21:24:00Z">
        <w:r>
          <w:t xml:space="preserve"> 2.5/5</w:t>
        </w:r>
      </w:ins>
    </w:p>
    <w:sectPr w:rsidR="00ED579A" w:rsidSect="00A70C0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8E498B"/>
    <w:multiLevelType w:val="hybridMultilevel"/>
    <w:tmpl w:val="5CB61E50"/>
    <w:lvl w:ilvl="0" w:tplc="D37014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oNotTrackMoves/>
  <w:defaultTabStop w:val="720"/>
  <w:characterSpacingControl w:val="doNotCompress"/>
  <w:compat/>
  <w:rsids>
    <w:rsidRoot w:val="002E5687"/>
    <w:rsid w:val="00143F54"/>
    <w:rsid w:val="00285C2C"/>
    <w:rsid w:val="002E5687"/>
    <w:rsid w:val="00A70C00"/>
    <w:rsid w:val="00ED579A"/>
    <w:rsid w:val="00F60106"/>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C0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E5687"/>
    <w:pPr>
      <w:ind w:left="720"/>
      <w:contextualSpacing/>
    </w:pPr>
  </w:style>
  <w:style w:type="paragraph" w:styleId="BalloonText">
    <w:name w:val="Balloon Text"/>
    <w:basedOn w:val="Normal"/>
    <w:link w:val="BalloonTextChar"/>
    <w:uiPriority w:val="99"/>
    <w:semiHidden/>
    <w:unhideWhenUsed/>
    <w:rsid w:val="00ED579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D579A"/>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158</Words>
  <Characters>906</Characters>
  <Application>Microsoft Macintosh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1112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karnes</dc:creator>
  <cp:keywords/>
  <dc:description/>
  <cp:lastModifiedBy>Gayle Thieman</cp:lastModifiedBy>
  <cp:revision>3</cp:revision>
  <dcterms:created xsi:type="dcterms:W3CDTF">2011-07-26T04:24:00Z</dcterms:created>
  <dcterms:modified xsi:type="dcterms:W3CDTF">2011-07-26T04:24:00Z</dcterms:modified>
</cp:coreProperties>
</file>